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1675D9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9" w:rsidRDefault="001675D9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9" w:rsidRPr="00EB3FF6" w:rsidRDefault="001675D9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675D9">
              <w:rPr>
                <w:b/>
                <w:sz w:val="26"/>
                <w:szCs w:val="26"/>
                <w:lang w:val="en-US"/>
              </w:rPr>
              <w:t>203A25</w:t>
            </w:r>
          </w:p>
        </w:tc>
      </w:tr>
      <w:tr w:rsidR="001675D9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9" w:rsidRDefault="001675D9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D9" w:rsidRPr="00C44B8B" w:rsidRDefault="001675D9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1675D9">
              <w:rPr>
                <w:b/>
                <w:sz w:val="26"/>
                <w:szCs w:val="26"/>
                <w:u w:val="single"/>
                <w:lang w:val="en-US"/>
              </w:rPr>
              <w:t>2029662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B95DB6" w:rsidRPr="001675D9">
        <w:rPr>
          <w:b/>
          <w:sz w:val="26"/>
          <w:szCs w:val="26"/>
        </w:rPr>
        <w:t xml:space="preserve">Прокат листовой горячекатаный 4,0мм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B95DB6">
        <w:rPr>
          <w:sz w:val="24"/>
          <w:szCs w:val="24"/>
        </w:rPr>
        <w:t>ГОСТ 19903-74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B95DB6" w:rsidRPr="001675D9">
        <w:rPr>
          <w:b/>
          <w:sz w:val="24"/>
          <w:szCs w:val="24"/>
          <w:u w:val="single"/>
        </w:rPr>
        <w:t>ГОСТ 19903-74 «Прокат листовой горячекатаный. Сортамент»</w:t>
      </w:r>
      <w:r w:rsidR="00E36A51" w:rsidRPr="001675D9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978" w:rsidRDefault="00EA5978">
      <w:r>
        <w:separator/>
      </w:r>
    </w:p>
  </w:endnote>
  <w:endnote w:type="continuationSeparator" w:id="0">
    <w:p w:rsidR="00EA5978" w:rsidRDefault="00EA5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978" w:rsidRDefault="00EA5978">
      <w:r>
        <w:separator/>
      </w:r>
    </w:p>
  </w:footnote>
  <w:footnote w:type="continuationSeparator" w:id="0">
    <w:p w:rsidR="00EA5978" w:rsidRDefault="00EA5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25FF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675D9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DB6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FF6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59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44C9-30FB-459D-9F46-3966FFD5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3</cp:revision>
  <cp:lastPrinted>2010-09-30T13:29:00Z</cp:lastPrinted>
  <dcterms:created xsi:type="dcterms:W3CDTF">2014-04-16T09:20:00Z</dcterms:created>
  <dcterms:modified xsi:type="dcterms:W3CDTF">2014-09-12T11:08:00Z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